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726C7D1E"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8827C1">
        <w:rPr>
          <w:rStyle w:val="Strong"/>
          <w:b/>
          <w:bCs w:val="0"/>
          <w:sz w:val="24"/>
          <w:szCs w:val="24"/>
        </w:rPr>
        <w:t>27</w:t>
      </w:r>
      <w:r w:rsidR="00D7229C" w:rsidRPr="00DF2302">
        <w:rPr>
          <w:rStyle w:val="Strong"/>
          <w:b/>
          <w:bCs w:val="0"/>
          <w:sz w:val="24"/>
          <w:szCs w:val="24"/>
        </w:rPr>
        <w:t>-</w:t>
      </w:r>
      <w:r w:rsidR="008827C1">
        <w:rPr>
          <w:rStyle w:val="Strong"/>
          <w:b/>
          <w:bCs w:val="0"/>
          <w:sz w:val="24"/>
          <w:szCs w:val="24"/>
        </w:rPr>
        <w:t>G</w:t>
      </w:r>
      <w:r w:rsidR="009D1DE3" w:rsidRPr="00DF2302">
        <w:rPr>
          <w:rStyle w:val="Strong"/>
          <w:b/>
          <w:bCs w:val="0"/>
          <w:sz w:val="24"/>
          <w:szCs w:val="24"/>
        </w:rPr>
        <w:t>020</w:t>
      </w:r>
      <w:r w:rsidR="007C0D3A" w:rsidRPr="00DF2302">
        <w:rPr>
          <w:rStyle w:val="Strong"/>
          <w:b/>
          <w:bCs w:val="0"/>
          <w:sz w:val="24"/>
          <w:szCs w:val="24"/>
        </w:rPr>
        <w:t>-</w:t>
      </w:r>
      <w:bookmarkEnd w:id="1"/>
      <w:bookmarkEnd w:id="2"/>
      <w:bookmarkEnd w:id="3"/>
      <w:bookmarkEnd w:id="4"/>
      <w:r w:rsidR="008827C1">
        <w:rPr>
          <w:rStyle w:val="Strong"/>
          <w:b/>
          <w:bCs w:val="0"/>
          <w:sz w:val="24"/>
          <w:szCs w:val="24"/>
        </w:rPr>
        <w:t>24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proofErr w:type="gramStart"/>
      <w:r w:rsidRPr="00DF2302">
        <w:rPr>
          <w:rFonts w:ascii="Calibri" w:hAnsi="Calibri" w:cs="Calibri"/>
          <w:lang w:val="en-GB"/>
        </w:rPr>
        <w:t>Technical</w:t>
      </w:r>
      <w:proofErr w:type="gramEnd"/>
      <w:r w:rsidRPr="00DF2302">
        <w:rPr>
          <w:rFonts w:ascii="Calibri" w:hAnsi="Calibri" w:cs="Calibri"/>
          <w:lang w:val="en-GB"/>
        </w:rPr>
        <w:t xml:space="preserve">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8502B0" w:rsidRDefault="00DE3F38" w:rsidP="006E17EC">
            <w:pPr>
              <w:pStyle w:val="TableContents"/>
              <w:rPr>
                <w:rFonts w:asciiTheme="minorHAnsi" w:hAnsiTheme="minorHAnsi"/>
                <w:sz w:val="22"/>
                <w:szCs w:val="22"/>
                <w:lang w:eastAsia="en-US"/>
              </w:rPr>
            </w:pPr>
            <w:r w:rsidRPr="008502B0">
              <w:rPr>
                <w:rFonts w:asciiTheme="minorHAnsi" w:hAnsiTheme="minorHAnsi"/>
                <w:sz w:val="22"/>
                <w:szCs w:val="22"/>
                <w:lang w:eastAsia="en-US"/>
              </w:rPr>
              <w:t xml:space="preserve">Firm/consortium’s experience and reputation </w:t>
            </w:r>
            <w:r w:rsidR="00B52A14" w:rsidRPr="008502B0">
              <w:rPr>
                <w:rFonts w:asciiTheme="minorHAnsi" w:hAnsiTheme="minorHAnsi"/>
                <w:sz w:val="22"/>
                <w:szCs w:val="22"/>
                <w:lang w:eastAsia="en-US"/>
              </w:rPr>
              <w:t>with</w:t>
            </w:r>
            <w:r w:rsidRPr="008502B0">
              <w:rPr>
                <w:rFonts w:asciiTheme="minorHAnsi" w:hAnsiTheme="minorHAnsi"/>
                <w:sz w:val="22"/>
                <w:szCs w:val="22"/>
                <w:lang w:eastAsia="en-US"/>
              </w:rPr>
              <w:t xml:space="preserve"> similar </w:t>
            </w:r>
            <w:r w:rsidR="00AD3DBB" w:rsidRPr="008502B0">
              <w:rPr>
                <w:rFonts w:asciiTheme="minorHAnsi" w:hAnsiTheme="minorHAnsi"/>
                <w:sz w:val="22"/>
                <w:szCs w:val="22"/>
                <w:lang w:eastAsia="en-US"/>
              </w:rPr>
              <w:t>supply of Goods</w:t>
            </w:r>
          </w:p>
        </w:tc>
        <w:tc>
          <w:tcPr>
            <w:tcW w:w="5367" w:type="dxa"/>
            <w:shd w:val="clear" w:color="auto" w:fill="auto"/>
          </w:tcPr>
          <w:p w14:paraId="75D0D283" w14:textId="41D74F3C" w:rsidR="000D1A82" w:rsidRDefault="00E02996" w:rsidP="005B38E4">
            <w:pPr>
              <w:pStyle w:val="TableContents"/>
              <w:numPr>
                <w:ilvl w:val="0"/>
                <w:numId w:val="3"/>
              </w:numPr>
              <w:rPr>
                <w:rFonts w:asciiTheme="minorHAnsi" w:hAnsiTheme="minorHAnsi"/>
                <w:sz w:val="22"/>
                <w:szCs w:val="22"/>
              </w:rPr>
            </w:pPr>
            <w:r w:rsidRPr="008502B0">
              <w:rPr>
                <w:rFonts w:asciiTheme="minorHAnsi" w:hAnsiTheme="minorHAnsi"/>
                <w:sz w:val="22"/>
                <w:szCs w:val="22"/>
              </w:rPr>
              <w:t>Valid business license</w:t>
            </w:r>
            <w:r w:rsidR="00B56977">
              <w:rPr>
                <w:rFonts w:asciiTheme="minorHAnsi" w:hAnsiTheme="minorHAnsi"/>
                <w:sz w:val="22"/>
                <w:szCs w:val="22"/>
              </w:rPr>
              <w:t xml:space="preserve"> and registration </w:t>
            </w:r>
            <w:r w:rsidRPr="008502B0">
              <w:rPr>
                <w:rFonts w:asciiTheme="minorHAnsi" w:hAnsiTheme="minorHAnsi"/>
                <w:sz w:val="22"/>
                <w:szCs w:val="22"/>
              </w:rPr>
              <w:t xml:space="preserve"> </w:t>
            </w:r>
          </w:p>
          <w:p w14:paraId="3ADDF29E" w14:textId="12FA3912" w:rsidR="006E17EC" w:rsidRPr="008502B0" w:rsidRDefault="00BC4FD4" w:rsidP="005B38E4">
            <w:pPr>
              <w:pStyle w:val="TableContents"/>
              <w:numPr>
                <w:ilvl w:val="0"/>
                <w:numId w:val="3"/>
              </w:numPr>
              <w:rPr>
                <w:rFonts w:asciiTheme="minorHAnsi" w:hAnsiTheme="minorHAnsi"/>
                <w:sz w:val="22"/>
                <w:szCs w:val="22"/>
              </w:rPr>
            </w:pPr>
            <w:r>
              <w:rPr>
                <w:rFonts w:asciiTheme="minorHAnsi" w:hAnsiTheme="minorHAnsi"/>
                <w:sz w:val="22"/>
                <w:szCs w:val="22"/>
              </w:rPr>
              <w:t>At least two client references from recently awarded tenders</w:t>
            </w:r>
          </w:p>
        </w:tc>
        <w:tc>
          <w:tcPr>
            <w:tcW w:w="1360" w:type="dxa"/>
            <w:shd w:val="clear" w:color="auto" w:fill="auto"/>
            <w:vAlign w:val="center"/>
          </w:tcPr>
          <w:p w14:paraId="6FB170A3" w14:textId="428468BF" w:rsidR="006E17EC" w:rsidRPr="008502B0" w:rsidRDefault="00E02996" w:rsidP="006E17EC">
            <w:pPr>
              <w:pStyle w:val="TableContents"/>
              <w:jc w:val="center"/>
              <w:rPr>
                <w:rFonts w:asciiTheme="minorHAnsi" w:hAnsiTheme="minorHAnsi"/>
                <w:sz w:val="22"/>
                <w:szCs w:val="22"/>
                <w:lang w:eastAsia="en-US"/>
              </w:rPr>
            </w:pPr>
            <w:r w:rsidRPr="008502B0">
              <w:rPr>
                <w:rFonts w:asciiTheme="minorHAnsi" w:hAnsiTheme="minorHAnsi"/>
                <w:sz w:val="22"/>
                <w:szCs w:val="22"/>
                <w:lang w:eastAsia="en-US"/>
              </w:rPr>
              <w:t>10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8502B0" w:rsidRDefault="00AD3DBB" w:rsidP="006E17EC">
            <w:pPr>
              <w:pStyle w:val="TableContents"/>
              <w:rPr>
                <w:rFonts w:asciiTheme="minorHAnsi" w:hAnsiTheme="minorHAnsi"/>
                <w:sz w:val="22"/>
                <w:szCs w:val="22"/>
                <w:lang w:eastAsia="en-US"/>
              </w:rPr>
            </w:pPr>
            <w:r w:rsidRPr="008502B0">
              <w:rPr>
                <w:rFonts w:asciiTheme="minorHAnsi" w:hAnsiTheme="minorHAnsi"/>
                <w:sz w:val="22"/>
                <w:szCs w:val="22"/>
                <w:lang w:eastAsia="en-US"/>
              </w:rPr>
              <w:t>Delivery time</w:t>
            </w:r>
          </w:p>
        </w:tc>
        <w:tc>
          <w:tcPr>
            <w:tcW w:w="5367" w:type="dxa"/>
            <w:shd w:val="clear" w:color="auto" w:fill="auto"/>
          </w:tcPr>
          <w:p w14:paraId="4BA71FA2" w14:textId="05259017" w:rsidR="006E17EC" w:rsidRPr="008502B0" w:rsidRDefault="00E02996" w:rsidP="001D3BEC">
            <w:pPr>
              <w:pStyle w:val="TableContents"/>
              <w:numPr>
                <w:ilvl w:val="0"/>
                <w:numId w:val="4"/>
              </w:numPr>
              <w:rPr>
                <w:rFonts w:asciiTheme="minorHAnsi" w:hAnsiTheme="minorHAnsi"/>
                <w:sz w:val="22"/>
                <w:szCs w:val="22"/>
              </w:rPr>
            </w:pPr>
            <w:r w:rsidRPr="008502B0">
              <w:rPr>
                <w:rFonts w:asciiTheme="minorHAnsi" w:hAnsiTheme="minorHAnsi"/>
                <w:sz w:val="22"/>
                <w:szCs w:val="22"/>
              </w:rPr>
              <w:t>As soon as the contract signed by the supplier</w:t>
            </w:r>
          </w:p>
        </w:tc>
        <w:tc>
          <w:tcPr>
            <w:tcW w:w="1360" w:type="dxa"/>
            <w:shd w:val="clear" w:color="auto" w:fill="auto"/>
            <w:vAlign w:val="center"/>
          </w:tcPr>
          <w:p w14:paraId="657554B4" w14:textId="6C6046A0" w:rsidR="006E17EC" w:rsidRPr="008502B0" w:rsidRDefault="00E02996" w:rsidP="006E17EC">
            <w:pPr>
              <w:pStyle w:val="TableContents"/>
              <w:jc w:val="center"/>
              <w:rPr>
                <w:rFonts w:asciiTheme="minorHAnsi" w:hAnsiTheme="minorHAnsi"/>
                <w:sz w:val="22"/>
                <w:szCs w:val="22"/>
                <w:lang w:eastAsia="en-US"/>
              </w:rPr>
            </w:pPr>
            <w:r w:rsidRPr="008502B0">
              <w:rPr>
                <w:rFonts w:asciiTheme="minorHAnsi" w:hAnsiTheme="minorHAnsi"/>
                <w:sz w:val="22"/>
                <w:szCs w:val="22"/>
                <w:lang w:eastAsia="en-US"/>
              </w:rPr>
              <w:t>30</w:t>
            </w:r>
          </w:p>
        </w:tc>
      </w:tr>
      <w:tr w:rsidR="006E17EC" w:rsidRPr="00DF2302" w14:paraId="7395E14D" w14:textId="77777777" w:rsidTr="006E17EC">
        <w:trPr>
          <w:cantSplit/>
          <w:tblHeader/>
        </w:trPr>
        <w:tc>
          <w:tcPr>
            <w:tcW w:w="2430" w:type="dxa"/>
            <w:shd w:val="clear" w:color="auto" w:fill="auto"/>
            <w:vAlign w:val="center"/>
          </w:tcPr>
          <w:p w14:paraId="58A5C5B6" w14:textId="1E5752D2" w:rsidR="006E17EC" w:rsidRPr="008502B0" w:rsidRDefault="00E02996" w:rsidP="006E17EC">
            <w:pPr>
              <w:pStyle w:val="TableContents"/>
              <w:rPr>
                <w:rFonts w:asciiTheme="minorHAnsi" w:hAnsiTheme="minorHAnsi"/>
                <w:sz w:val="22"/>
                <w:szCs w:val="22"/>
                <w:lang w:eastAsia="en-US"/>
              </w:rPr>
            </w:pPr>
            <w:r w:rsidRPr="008502B0">
              <w:rPr>
                <w:rFonts w:asciiTheme="minorHAnsi" w:hAnsiTheme="minorHAnsi"/>
                <w:sz w:val="22"/>
                <w:szCs w:val="22"/>
                <w:lang w:eastAsia="en-US"/>
              </w:rPr>
              <w:t>Technical Specifications</w:t>
            </w:r>
          </w:p>
        </w:tc>
        <w:tc>
          <w:tcPr>
            <w:tcW w:w="5367" w:type="dxa"/>
            <w:shd w:val="clear" w:color="auto" w:fill="auto"/>
          </w:tcPr>
          <w:p w14:paraId="23A8F695" w14:textId="6F5EB619" w:rsidR="006E17EC" w:rsidRPr="008502B0" w:rsidRDefault="00E02996" w:rsidP="00635A59">
            <w:pPr>
              <w:pStyle w:val="TableContents"/>
              <w:numPr>
                <w:ilvl w:val="0"/>
                <w:numId w:val="5"/>
              </w:numPr>
              <w:rPr>
                <w:rFonts w:asciiTheme="minorHAnsi" w:hAnsiTheme="minorHAnsi"/>
                <w:sz w:val="22"/>
                <w:szCs w:val="22"/>
              </w:rPr>
            </w:pPr>
            <w:r w:rsidRPr="008502B0">
              <w:rPr>
                <w:rFonts w:asciiTheme="minorHAnsi" w:hAnsiTheme="minorHAnsi"/>
                <w:sz w:val="22"/>
                <w:szCs w:val="22"/>
              </w:rPr>
              <w:t>Compliance to technical specifications to ensure quality of the product</w:t>
            </w:r>
          </w:p>
        </w:tc>
        <w:tc>
          <w:tcPr>
            <w:tcW w:w="1360" w:type="dxa"/>
            <w:shd w:val="clear" w:color="auto" w:fill="auto"/>
            <w:vAlign w:val="center"/>
          </w:tcPr>
          <w:p w14:paraId="240875A4" w14:textId="3B43E79F" w:rsidR="006E17EC" w:rsidRPr="008502B0" w:rsidRDefault="00E02996" w:rsidP="006E17EC">
            <w:pPr>
              <w:pStyle w:val="TableContents"/>
              <w:jc w:val="center"/>
              <w:rPr>
                <w:rFonts w:asciiTheme="minorHAnsi" w:hAnsiTheme="minorHAnsi"/>
                <w:sz w:val="22"/>
                <w:szCs w:val="22"/>
                <w:lang w:eastAsia="en-US"/>
              </w:rPr>
            </w:pPr>
            <w:r w:rsidRPr="008502B0">
              <w:rPr>
                <w:rFonts w:asciiTheme="minorHAnsi" w:hAnsiTheme="minorHAnsi"/>
                <w:sz w:val="22"/>
                <w:szCs w:val="22"/>
                <w:lang w:eastAsia="en-US"/>
              </w:rPr>
              <w:t>60</w:t>
            </w:r>
          </w:p>
        </w:tc>
      </w:tr>
      <w:tr w:rsidR="008502B0" w:rsidRPr="00DF2302" w14:paraId="59453870" w14:textId="77777777" w:rsidTr="008502B0">
        <w:trPr>
          <w:cantSplit/>
          <w:trHeight w:val="338"/>
          <w:tblHeader/>
        </w:trPr>
        <w:tc>
          <w:tcPr>
            <w:tcW w:w="7797" w:type="dxa"/>
            <w:gridSpan w:val="2"/>
            <w:shd w:val="clear" w:color="auto" w:fill="auto"/>
            <w:vAlign w:val="center"/>
          </w:tcPr>
          <w:p w14:paraId="375ED5B7" w14:textId="3F70917D" w:rsidR="008502B0" w:rsidRPr="00DF2302" w:rsidRDefault="008502B0" w:rsidP="008502B0">
            <w:pPr>
              <w:adjustRightInd w:val="0"/>
              <w:ind w:left="720"/>
              <w:rPr>
                <w:rFonts w:asciiTheme="minorHAnsi" w:eastAsiaTheme="minorEastAsia" w:hAnsiTheme="minorHAnsi"/>
                <w:color w:val="000000"/>
                <w:sz w:val="22"/>
                <w:highlight w:val="yellow"/>
                <w:lang w:val="en-GB"/>
              </w:rPr>
            </w:pPr>
            <w:r w:rsidRPr="00DF2302">
              <w:rPr>
                <w:rFonts w:cs="Calibri"/>
                <w:b/>
              </w:rPr>
              <w:t>Total Possible Technical Score</w:t>
            </w:r>
          </w:p>
        </w:tc>
        <w:tc>
          <w:tcPr>
            <w:tcW w:w="1360" w:type="dxa"/>
          </w:tcPr>
          <w:p w14:paraId="4C399CE7" w14:textId="7FD4F5F5" w:rsidR="008502B0" w:rsidRPr="00DF2302" w:rsidRDefault="008502B0" w:rsidP="006E17EC">
            <w:pPr>
              <w:pStyle w:val="TableContents"/>
              <w:jc w:val="center"/>
              <w:rPr>
                <w:rFonts w:asciiTheme="minorHAnsi" w:hAnsiTheme="minorHAnsi"/>
                <w:sz w:val="22"/>
                <w:szCs w:val="22"/>
                <w:highlight w:val="yellow"/>
                <w:lang w:eastAsia="en-US"/>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6"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7" w:author="Sven Erik" w:date="2020-08-26T15:40:00Z">
        <w:r w:rsidR="00B57649">
          <w:rPr>
            <w:rFonts w:ascii="Calibri" w:hAnsi="Calibri"/>
            <w:b/>
            <w:lang w:val="en-GB"/>
          </w:rPr>
          <w:t xml:space="preserve">) * </w:t>
        </w:r>
      </w:ins>
      <w:proofErr w:type="spellStart"/>
      <w:ins w:id="18"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proofErr w:type="spellStart"/>
      <w:ins w:id="21"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lastRenderedPageBreak/>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3DD5A85" w:rsidR="009C1054" w:rsidRPr="00DF2302" w:rsidRDefault="009C1054" w:rsidP="009C1054">
      <w:pPr>
        <w:pStyle w:val="ListParagraph"/>
        <w:numPr>
          <w:ilvl w:val="0"/>
          <w:numId w:val="8"/>
        </w:numPr>
        <w:spacing w:before="120"/>
        <w:ind w:leftChars="0"/>
        <w:rPr>
          <w:rFonts w:cs="Calibri"/>
          <w:lang w:val="en-GB"/>
        </w:rPr>
      </w:pPr>
      <w:r w:rsidRPr="00DF2302">
        <w:rPr>
          <w:lang w:val="en-GB"/>
        </w:rPr>
        <w:t xml:space="preserve">The highest technical score is awarded the </w:t>
      </w:r>
      <w:r w:rsidR="006F1376" w:rsidRPr="00DF2302">
        <w:rPr>
          <w:lang w:val="en-GB"/>
        </w:rPr>
        <w:t>Contract.</w:t>
      </w:r>
    </w:p>
    <w:p w14:paraId="5981D422" w14:textId="495F48EE" w:rsidR="009C1054" w:rsidRPr="00DF2302" w:rsidRDefault="009C1054" w:rsidP="009C1054">
      <w:pPr>
        <w:pStyle w:val="ListParagraph"/>
        <w:numPr>
          <w:ilvl w:val="0"/>
          <w:numId w:val="8"/>
        </w:numPr>
        <w:spacing w:before="120"/>
        <w:ind w:leftChars="0"/>
        <w:rPr>
          <w:rFonts w:cs="Calibri"/>
          <w:lang w:val="en-GB"/>
        </w:rPr>
      </w:pPr>
      <w:r w:rsidRPr="00DF2302">
        <w:rPr>
          <w:lang w:val="en-GB"/>
        </w:rPr>
        <w:t xml:space="preserve">If still equal, the equally scored Tenderers will be invited to submit a ‘Best and Final Tender’ on the financial </w:t>
      </w:r>
      <w:r w:rsidR="006F1376" w:rsidRPr="00DF2302">
        <w:rPr>
          <w:lang w:val="en-GB"/>
        </w:rPr>
        <w:t>component.</w:t>
      </w:r>
    </w:p>
    <w:p w14:paraId="64B3FBCF" w14:textId="2BB73E30" w:rsidR="009C1054" w:rsidRPr="00DF2302" w:rsidRDefault="009C1054" w:rsidP="009C1054">
      <w:pPr>
        <w:pStyle w:val="ListParagraph"/>
        <w:numPr>
          <w:ilvl w:val="0"/>
          <w:numId w:val="8"/>
        </w:numPr>
        <w:spacing w:before="120"/>
        <w:ind w:leftChars="0"/>
        <w:rPr>
          <w:rFonts w:cs="Calibri"/>
          <w:lang w:val="en-GB"/>
        </w:rPr>
      </w:pPr>
      <w:r w:rsidRPr="00DF2302">
        <w:rPr>
          <w:lang w:val="en-GB"/>
        </w:rPr>
        <w:t xml:space="preserve">Should the above, very exceptionally, not result in determining the best value for money, the award of a Contract will be decided by drawing of </w:t>
      </w:r>
      <w:r w:rsidR="006F1376" w:rsidRPr="00DF2302">
        <w:rPr>
          <w:lang w:val="en-GB"/>
        </w:rPr>
        <w:t>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EE757E" w14:textId="77777777" w:rsidR="00D36096" w:rsidRDefault="00D36096">
      <w:r>
        <w:separator/>
      </w:r>
    </w:p>
  </w:endnote>
  <w:endnote w:type="continuationSeparator" w:id="0">
    <w:p w14:paraId="5B47E464" w14:textId="77777777" w:rsidR="00D36096" w:rsidRDefault="00D36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0AD1F718" w:rsidR="00D15CF2" w:rsidRDefault="004878F3" w:rsidP="004878F3">
    <w:pPr>
      <w:pStyle w:val="Footer"/>
    </w:pPr>
    <w:r>
      <w:fldChar w:fldCharType="begin"/>
    </w:r>
    <w:r>
      <w:instrText xml:space="preserve"> DATE \@ "yyyy-MM-dd" </w:instrText>
    </w:r>
    <w:r>
      <w:fldChar w:fldCharType="separate"/>
    </w:r>
    <w:r w:rsidR="008827C1">
      <w:rPr>
        <w:noProof/>
      </w:rPr>
      <w:t>2024-05-23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A4457" w14:textId="77777777" w:rsidR="00D36096" w:rsidRDefault="00D36096">
      <w:r>
        <w:separator/>
      </w:r>
    </w:p>
  </w:footnote>
  <w:footnote w:type="continuationSeparator" w:id="0">
    <w:p w14:paraId="40BCDF1D" w14:textId="77777777" w:rsidR="00D36096" w:rsidRDefault="00D360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66D6" w14:textId="2BCC78D9"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sidR="008827C1">
      <w:rPr>
        <w:rStyle w:val="Strong"/>
      </w:rPr>
      <w:t>27</w:t>
    </w:r>
    <w:r w:rsidRPr="00AD3DBB">
      <w:rPr>
        <w:rStyle w:val="Strong"/>
      </w:rPr>
      <w:t>-</w:t>
    </w:r>
    <w:r w:rsidR="008827C1">
      <w:rPr>
        <w:rStyle w:val="Strong"/>
      </w:rPr>
      <w:t>G</w:t>
    </w:r>
    <w:r>
      <w:rPr>
        <w:rStyle w:val="Strong"/>
      </w:rPr>
      <w:t>020</w:t>
    </w:r>
    <w:r w:rsidRPr="00AD3DBB">
      <w:rPr>
        <w:rStyle w:val="Strong"/>
      </w:rPr>
      <w:t>-</w:t>
    </w:r>
    <w:r w:rsidR="008827C1">
      <w:rPr>
        <w:rStyle w:val="Strong"/>
      </w:rPr>
      <w:t>24</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755397379">
    <w:abstractNumId w:val="2"/>
  </w:num>
  <w:num w:numId="2" w16cid:durableId="1918175678">
    <w:abstractNumId w:val="7"/>
  </w:num>
  <w:num w:numId="3" w16cid:durableId="1312557749">
    <w:abstractNumId w:val="6"/>
  </w:num>
  <w:num w:numId="4" w16cid:durableId="480344748">
    <w:abstractNumId w:val="5"/>
  </w:num>
  <w:num w:numId="5" w16cid:durableId="31391958">
    <w:abstractNumId w:val="0"/>
  </w:num>
  <w:num w:numId="6" w16cid:durableId="291832467">
    <w:abstractNumId w:val="4"/>
  </w:num>
  <w:num w:numId="7" w16cid:durableId="1888105613">
    <w:abstractNumId w:val="1"/>
  </w:num>
  <w:num w:numId="8" w16cid:durableId="1860466972">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60F"/>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1A82"/>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6B7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1D44"/>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6752B"/>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13A"/>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376"/>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1DE0"/>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CE5"/>
    <w:rsid w:val="00843D0C"/>
    <w:rsid w:val="00844D81"/>
    <w:rsid w:val="0084574E"/>
    <w:rsid w:val="008464E5"/>
    <w:rsid w:val="00846BC9"/>
    <w:rsid w:val="00847982"/>
    <w:rsid w:val="008502B0"/>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C1"/>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3B2"/>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6977"/>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04C"/>
    <w:rsid w:val="00BA06D4"/>
    <w:rsid w:val="00BA154D"/>
    <w:rsid w:val="00BA2599"/>
    <w:rsid w:val="00BA370D"/>
    <w:rsid w:val="00BA48ED"/>
    <w:rsid w:val="00BA4936"/>
    <w:rsid w:val="00BA4C86"/>
    <w:rsid w:val="00BA5627"/>
    <w:rsid w:val="00BA59A7"/>
    <w:rsid w:val="00BA5E5E"/>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4FD4"/>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6059"/>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23F88"/>
    <w:rsid w:val="00D27DD0"/>
    <w:rsid w:val="00D30897"/>
    <w:rsid w:val="00D312F5"/>
    <w:rsid w:val="00D31E27"/>
    <w:rsid w:val="00D33558"/>
    <w:rsid w:val="00D33B65"/>
    <w:rsid w:val="00D346BC"/>
    <w:rsid w:val="00D3562C"/>
    <w:rsid w:val="00D36096"/>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2D3A"/>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2996"/>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956F752-9921-4727-A77F-24B47F993C24}">
  <we:reference id="wa200000368" version="1.0.0.0" store="en-US" storeType="OMEX"/>
  <we:alternateReferences>
    <we:reference id="WA200000368" version="1.0.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40</TotalTime>
  <Pages>4</Pages>
  <Words>690</Words>
  <Characters>3933</Characters>
  <Application>Microsoft Office Word</Application>
  <DocSecurity>0</DocSecurity>
  <Lines>32</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4614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7</cp:revision>
  <cp:lastPrinted>2016-10-18T02:57:00Z</cp:lastPrinted>
  <dcterms:created xsi:type="dcterms:W3CDTF">2024-05-22T02:21:00Z</dcterms:created>
  <dcterms:modified xsi:type="dcterms:W3CDTF">2024-05-23T02:08:00Z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